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0962D" w14:textId="0EDE6A70" w:rsidR="00F505EF" w:rsidRPr="002419FC" w:rsidRDefault="00F505EF" w:rsidP="00F505EF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275AD27F" w14:textId="77777777" w:rsidR="00F505EF" w:rsidRPr="002419FC" w:rsidRDefault="00F505EF" w:rsidP="00F505EF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2419FC" w:rsidRDefault="00C61829" w:rsidP="00C61829">
      <w:pPr>
        <w:autoSpaceDE w:val="0"/>
        <w:autoSpaceDN w:val="0"/>
        <w:adjustRightInd w:val="0"/>
        <w:spacing w:before="60"/>
        <w:jc w:val="center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Poverenie k realizácií verejného obstarávania </w:t>
      </w:r>
    </w:p>
    <w:p w14:paraId="105BF768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</w:p>
    <w:p w14:paraId="332F078E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</w:p>
    <w:p w14:paraId="2E41A3F6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1. Identifikácia verejného obstarávateľa: </w:t>
      </w:r>
    </w:p>
    <w:p w14:paraId="273BD1E3" w14:textId="77777777" w:rsidR="00C61829" w:rsidRPr="002419FC" w:rsidRDefault="00C61829" w:rsidP="00C61829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color w:val="000000"/>
          <w:sz w:val="24"/>
          <w:lang w:val="sk-SK"/>
        </w:rPr>
      </w:pPr>
    </w:p>
    <w:p w14:paraId="3CEFA9D0" w14:textId="031E3E6E" w:rsidR="00C61829" w:rsidRPr="002419FC" w:rsidRDefault="00C61829" w:rsidP="0046438C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Verejný obstarávateľ v zmysle § XX ods. XX písm. XX zákona </w:t>
      </w:r>
      <w:r w:rsidRPr="002419FC">
        <w:rPr>
          <w:rFonts w:ascii="Times New Roman" w:hAnsi="Times New Roman"/>
          <w:color w:val="000000"/>
          <w:sz w:val="24"/>
          <w:lang w:val="sk-SK"/>
        </w:rPr>
        <w:t xml:space="preserve">č. </w:t>
      </w:r>
      <w:r w:rsidR="0090613F" w:rsidRPr="002419FC">
        <w:rPr>
          <w:rFonts w:ascii="Times New Roman" w:hAnsi="Times New Roman"/>
          <w:color w:val="000000"/>
          <w:sz w:val="24"/>
          <w:lang w:val="sk-SK"/>
        </w:rPr>
        <w:t>343</w:t>
      </w:r>
      <w:r w:rsidRPr="002419FC">
        <w:rPr>
          <w:rFonts w:ascii="Times New Roman" w:hAnsi="Times New Roman"/>
          <w:color w:val="000000"/>
          <w:sz w:val="24"/>
          <w:lang w:val="sk-SK"/>
        </w:rPr>
        <w:t>/20</w:t>
      </w:r>
      <w:r w:rsidR="0090613F" w:rsidRPr="002419FC">
        <w:rPr>
          <w:rFonts w:ascii="Times New Roman" w:hAnsi="Times New Roman"/>
          <w:color w:val="000000"/>
          <w:sz w:val="24"/>
          <w:lang w:val="sk-SK"/>
        </w:rPr>
        <w:t>1</w:t>
      </w:r>
      <w:r w:rsidR="00903B9B" w:rsidRPr="002419FC">
        <w:rPr>
          <w:rFonts w:ascii="Times New Roman" w:hAnsi="Times New Roman"/>
          <w:color w:val="000000"/>
          <w:sz w:val="24"/>
          <w:lang w:val="sk-SK"/>
        </w:rPr>
        <w:t>5</w:t>
      </w:r>
      <w:r w:rsidRPr="002419FC">
        <w:rPr>
          <w:rFonts w:ascii="Times New Roman" w:hAnsi="Times New Roman"/>
          <w:color w:val="000000"/>
          <w:sz w:val="24"/>
          <w:lang w:val="sk-SK"/>
        </w:rPr>
        <w:t xml:space="preserve"> Z. z. o verejnom obstarávaní a o zmene a doplnení niektorých zákonov </w:t>
      </w: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(ďalej len “ZVO”): </w:t>
      </w:r>
    </w:p>
    <w:p w14:paraId="51525AD1" w14:textId="77777777" w:rsidR="00C61829" w:rsidRPr="002419FC" w:rsidRDefault="00C61829" w:rsidP="00C61829">
      <w:pPr>
        <w:autoSpaceDE w:val="0"/>
        <w:autoSpaceDN w:val="0"/>
        <w:adjustRightInd w:val="0"/>
        <w:spacing w:line="120" w:lineRule="auto"/>
        <w:rPr>
          <w:rFonts w:ascii="Times New Roman" w:hAnsi="Times New Roman"/>
          <w:b/>
          <w:bCs/>
          <w:color w:val="000000"/>
          <w:sz w:val="24"/>
          <w:lang w:val="sk-SK"/>
        </w:rPr>
      </w:pPr>
    </w:p>
    <w:p w14:paraId="5F72DDFD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>Názov verejného obstarávateľa</w:t>
      </w:r>
    </w:p>
    <w:p w14:paraId="54BB197C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Sídlo: </w:t>
      </w:r>
    </w:p>
    <w:p w14:paraId="28CD9D70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Štatutárny zástupca:  </w:t>
      </w:r>
    </w:p>
    <w:p w14:paraId="731DA109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>IČO:</w:t>
      </w:r>
      <w:r w:rsidRPr="002419FC">
        <w:rPr>
          <w:rFonts w:ascii="Times New Roman" w:hAnsi="Times New Roman"/>
          <w:color w:val="000000"/>
          <w:sz w:val="24"/>
          <w:lang w:val="sk-SK"/>
        </w:rPr>
        <w:tab/>
        <w:t xml:space="preserve">     </w:t>
      </w:r>
      <w:r w:rsidRPr="002419FC">
        <w:rPr>
          <w:rFonts w:ascii="Times New Roman" w:hAnsi="Times New Roman"/>
          <w:color w:val="000000"/>
          <w:sz w:val="24"/>
          <w:lang w:val="sk-SK"/>
        </w:rPr>
        <w:tab/>
        <w:t xml:space="preserve"> </w:t>
      </w:r>
    </w:p>
    <w:p w14:paraId="52B7BDD2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DIČ:         </w:t>
      </w:r>
    </w:p>
    <w:p w14:paraId="6DF9FC53" w14:textId="77777777" w:rsidR="00C61829" w:rsidRPr="002419FC" w:rsidRDefault="00C61829" w:rsidP="00C61829">
      <w:pPr>
        <w:tabs>
          <w:tab w:val="num" w:pos="567"/>
        </w:tabs>
        <w:rPr>
          <w:rFonts w:ascii="Times New Roman" w:hAnsi="Times New Roman"/>
          <w:bCs/>
          <w:sz w:val="24"/>
          <w:lang w:val="sk-SK"/>
        </w:rPr>
      </w:pPr>
      <w:r w:rsidRPr="002419FC">
        <w:rPr>
          <w:rFonts w:ascii="Times New Roman" w:hAnsi="Times New Roman"/>
          <w:bCs/>
          <w:sz w:val="24"/>
          <w:lang w:val="sk-SK"/>
        </w:rPr>
        <w:t xml:space="preserve">IČ DPH:   </w:t>
      </w:r>
    </w:p>
    <w:p w14:paraId="2A51F098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Tel.:         </w:t>
      </w:r>
    </w:p>
    <w:p w14:paraId="2487B530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Fax:         </w:t>
      </w:r>
    </w:p>
    <w:p w14:paraId="053EAE3C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>E-mail:     xxx@xxx.sk</w:t>
      </w:r>
    </w:p>
    <w:p w14:paraId="50AEE553" w14:textId="6EC47EE6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Internetová stránka: </w:t>
      </w:r>
      <w:hyperlink r:id="rId11" w:history="1">
        <w:r w:rsidR="00922DA4" w:rsidRPr="002419FC">
          <w:rPr>
            <w:rStyle w:val="Hypertextovprepojenie"/>
            <w:rFonts w:ascii="Times New Roman" w:hAnsi="Times New Roman"/>
            <w:sz w:val="24"/>
            <w:lang w:val="sk-SK"/>
          </w:rPr>
          <w:t>www.yyy.sk</w:t>
        </w:r>
      </w:hyperlink>
      <w:bookmarkStart w:id="0" w:name="_GoBack"/>
      <w:bookmarkEnd w:id="0"/>
    </w:p>
    <w:p w14:paraId="60A07D76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Bankové spojenie:   </w:t>
      </w:r>
    </w:p>
    <w:p w14:paraId="07FA0FAE" w14:textId="0FA3216C" w:rsidR="00C61829" w:rsidRPr="002419FC" w:rsidRDefault="00011A9A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>IBAN</w:t>
      </w:r>
      <w:r w:rsidR="00C61829" w:rsidRPr="002419FC">
        <w:rPr>
          <w:rFonts w:ascii="Times New Roman" w:hAnsi="Times New Roman"/>
          <w:color w:val="000000"/>
          <w:sz w:val="24"/>
          <w:lang w:val="sk-SK"/>
        </w:rPr>
        <w:t xml:space="preserve">:                  </w:t>
      </w:r>
    </w:p>
    <w:p w14:paraId="1F384AB3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</w:p>
    <w:p w14:paraId="4D966940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2. Identifikácia poverenej osoby: </w:t>
      </w:r>
    </w:p>
    <w:p w14:paraId="1E50AD3F" w14:textId="0C92A431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Meno, priezvisko, titul: </w:t>
      </w:r>
    </w:p>
    <w:p w14:paraId="1812FA12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>Adresa trvalého pobytu:</w:t>
      </w:r>
    </w:p>
    <w:p w14:paraId="2B103026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>Číslo OP:</w:t>
      </w:r>
    </w:p>
    <w:p w14:paraId="2713F0B5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color w:val="000000"/>
          <w:sz w:val="24"/>
          <w:lang w:val="sk-SK"/>
        </w:rPr>
        <w:t xml:space="preserve"> </w:t>
      </w:r>
    </w:p>
    <w:p w14:paraId="43060D7F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3. Predmet obstarávania: </w:t>
      </w:r>
      <w:r w:rsidRPr="002419FC">
        <w:rPr>
          <w:rFonts w:ascii="Times New Roman" w:hAnsi="Times New Roman"/>
          <w:color w:val="000000"/>
          <w:sz w:val="24"/>
          <w:lang w:val="sk-SK"/>
        </w:rPr>
        <w:t>(predmet a názov zákazky, stručný opis zákazky)</w:t>
      </w:r>
    </w:p>
    <w:p w14:paraId="5A408E63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</w:p>
    <w:p w14:paraId="79A35037" w14:textId="5CC40422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>4. Predpokladaná hodnota zákazky: XX EUR bez DPH</w:t>
      </w:r>
    </w:p>
    <w:p w14:paraId="0EEB134A" w14:textId="77777777" w:rsidR="004032A0" w:rsidRPr="002419FC" w:rsidRDefault="004032A0" w:rsidP="00C61829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lang w:val="sk-SK"/>
        </w:rPr>
      </w:pPr>
    </w:p>
    <w:p w14:paraId="09494F89" w14:textId="6B4FBFC7" w:rsidR="00C61829" w:rsidRPr="002419FC" w:rsidRDefault="004032A0" w:rsidP="00C61829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color w:val="000000"/>
          <w:sz w:val="24"/>
          <w:lang w:val="sk-SK"/>
        </w:rPr>
        <w:t>5.</w:t>
      </w:r>
      <w:r w:rsidRPr="002419FC">
        <w:rPr>
          <w:rFonts w:ascii="Times New Roman" w:hAnsi="Times New Roman"/>
          <w:color w:val="000000"/>
          <w:sz w:val="24"/>
          <w:lang w:val="sk-SK"/>
        </w:rPr>
        <w:t xml:space="preserve"> </w:t>
      </w:r>
      <w:r w:rsidR="00C61829" w:rsidRPr="002419FC">
        <w:rPr>
          <w:rFonts w:ascii="Times New Roman" w:hAnsi="Times New Roman"/>
          <w:color w:val="000000"/>
          <w:sz w:val="24"/>
          <w:lang w:val="sk-SK"/>
        </w:rPr>
        <w:t>Verejný obstarávateľ definovaný v bode 1 tohto poverenia, týmto poveruje osobu definovanú v bode 2 tohto poverenia k realizácií verejného obstarávania zákazky definovanej v bode 3 tohto poverenia, v súlade so</w:t>
      </w:r>
      <w:r w:rsidR="00CD1F58" w:rsidRPr="002419FC">
        <w:rPr>
          <w:rFonts w:ascii="Times New Roman" w:hAnsi="Times New Roman"/>
          <w:color w:val="000000"/>
          <w:sz w:val="24"/>
          <w:lang w:val="sk-SK"/>
        </w:rPr>
        <w:t xml:space="preserve"> </w:t>
      </w:r>
      <w:r w:rsidR="00C61829" w:rsidRPr="002419FC">
        <w:rPr>
          <w:rFonts w:ascii="Times New Roman" w:hAnsi="Times New Roman"/>
          <w:color w:val="000000"/>
          <w:sz w:val="24"/>
          <w:lang w:val="sk-SK"/>
        </w:rPr>
        <w:t xml:space="preserve">ZVO. </w:t>
      </w:r>
    </w:p>
    <w:p w14:paraId="5C7CF07E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</w:p>
    <w:p w14:paraId="739D80E9" w14:textId="14533DAD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lang w:val="sk-SK"/>
        </w:rPr>
      </w:pPr>
      <w:r w:rsidRPr="002419FC">
        <w:rPr>
          <w:rFonts w:ascii="Times New Roman" w:hAnsi="Times New Roman"/>
          <w:b/>
          <w:bCs/>
          <w:color w:val="000000"/>
          <w:sz w:val="24"/>
          <w:lang w:val="sk-SK"/>
        </w:rPr>
        <w:t xml:space="preserve">Poverená osoba svojim podpisom poverenie prijíma. </w:t>
      </w:r>
    </w:p>
    <w:p w14:paraId="25C8A099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  <w:lang w:val="sk-SK"/>
        </w:rPr>
      </w:pPr>
    </w:p>
    <w:p w14:paraId="1CC5E0FB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  <w:lang w:val="sk-SK"/>
        </w:rPr>
      </w:pPr>
    </w:p>
    <w:p w14:paraId="6E54B707" w14:textId="77777777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  <w:lang w:val="sk-SK"/>
        </w:rPr>
      </w:pPr>
    </w:p>
    <w:p w14:paraId="42FE6A13" w14:textId="4AD95F03" w:rsidR="00C61829" w:rsidRPr="002419FC" w:rsidRDefault="00C61829" w:rsidP="00C61829">
      <w:pPr>
        <w:autoSpaceDE w:val="0"/>
        <w:autoSpaceDN w:val="0"/>
        <w:adjustRightInd w:val="0"/>
        <w:rPr>
          <w:rFonts w:ascii="Times New Roman" w:hAnsi="Times New Roman"/>
          <w:bCs/>
          <w:i/>
          <w:color w:val="000000"/>
          <w:sz w:val="24"/>
          <w:lang w:val="sk-SK"/>
        </w:rPr>
      </w:pPr>
      <w:r w:rsidRPr="002419FC">
        <w:rPr>
          <w:rFonts w:ascii="Times New Roman" w:hAnsi="Times New Roman"/>
          <w:bCs/>
          <w:i/>
          <w:color w:val="000000"/>
          <w:sz w:val="24"/>
          <w:lang w:val="sk-SK"/>
        </w:rPr>
        <w:t>.....................................................</w:t>
      </w:r>
      <w:r w:rsidR="00650E07" w:rsidRPr="002419FC">
        <w:rPr>
          <w:rFonts w:ascii="Times New Roman" w:hAnsi="Times New Roman"/>
          <w:bCs/>
          <w:i/>
          <w:color w:val="000000"/>
          <w:sz w:val="24"/>
          <w:lang w:val="sk-SK"/>
        </w:rPr>
        <w:t xml:space="preserve">                                     .............................................................     </w:t>
      </w:r>
    </w:p>
    <w:p w14:paraId="35382F59" w14:textId="77777777" w:rsidR="00C61829" w:rsidRPr="002419FC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  <w:lang w:val="sk-SK"/>
        </w:rPr>
      </w:pPr>
      <w:r w:rsidRPr="002419FC">
        <w:rPr>
          <w:rFonts w:asciiTheme="minorHAnsi" w:hAnsiTheme="minorHAnsi" w:cstheme="minorHAnsi"/>
          <w:bCs/>
          <w:i/>
          <w:color w:val="000000"/>
          <w:szCs w:val="19"/>
          <w:lang w:val="sk-SK"/>
        </w:rPr>
        <w:t xml:space="preserve">       </w:t>
      </w:r>
      <w:r w:rsidRPr="002419FC">
        <w:rPr>
          <w:rFonts w:asciiTheme="minorHAnsi" w:hAnsiTheme="minorHAnsi" w:cstheme="minorHAnsi"/>
          <w:b/>
          <w:bCs/>
          <w:i/>
          <w:color w:val="000000"/>
          <w:szCs w:val="19"/>
          <w:lang w:val="sk-SK"/>
        </w:rPr>
        <w:t xml:space="preserve">Za verejného obstarávateľa </w:t>
      </w:r>
      <w:r w:rsidRPr="002419FC">
        <w:rPr>
          <w:rFonts w:asciiTheme="minorHAnsi" w:hAnsiTheme="minorHAnsi" w:cstheme="minorHAnsi"/>
          <w:b/>
          <w:bCs/>
          <w:i/>
          <w:color w:val="000000"/>
          <w:szCs w:val="19"/>
          <w:lang w:val="sk-SK"/>
        </w:rPr>
        <w:tab/>
      </w:r>
      <w:r w:rsidRPr="002419FC">
        <w:rPr>
          <w:rFonts w:asciiTheme="minorHAnsi" w:hAnsiTheme="minorHAnsi" w:cstheme="minorHAnsi"/>
          <w:b/>
          <w:bCs/>
          <w:i/>
          <w:color w:val="000000"/>
          <w:szCs w:val="19"/>
          <w:lang w:val="sk-SK"/>
        </w:rPr>
        <w:tab/>
      </w:r>
      <w:r w:rsidRPr="002419FC">
        <w:rPr>
          <w:rFonts w:asciiTheme="minorHAnsi" w:hAnsiTheme="minorHAnsi" w:cstheme="minorHAnsi"/>
          <w:b/>
          <w:bCs/>
          <w:i/>
          <w:color w:val="000000"/>
          <w:szCs w:val="19"/>
          <w:lang w:val="sk-SK"/>
        </w:rPr>
        <w:tab/>
      </w:r>
      <w:r w:rsidRPr="002419FC">
        <w:rPr>
          <w:rFonts w:asciiTheme="minorHAnsi" w:hAnsiTheme="minorHAnsi" w:cstheme="minorHAnsi"/>
          <w:b/>
          <w:bCs/>
          <w:i/>
          <w:color w:val="000000"/>
          <w:szCs w:val="19"/>
          <w:lang w:val="sk-SK"/>
        </w:rPr>
        <w:tab/>
      </w:r>
      <w:r w:rsidRPr="002419FC">
        <w:rPr>
          <w:rFonts w:asciiTheme="minorHAnsi" w:hAnsiTheme="minorHAnsi" w:cstheme="minorHAnsi"/>
          <w:b/>
          <w:bCs/>
          <w:i/>
          <w:color w:val="000000"/>
          <w:szCs w:val="19"/>
          <w:lang w:val="sk-SK"/>
        </w:rPr>
        <w:tab/>
        <w:t xml:space="preserve">Poverená osoba </w:t>
      </w:r>
    </w:p>
    <w:p w14:paraId="57E8C1CB" w14:textId="0A692022" w:rsidR="00DC1DB7" w:rsidRPr="002419FC" w:rsidRDefault="00DC1DB7" w:rsidP="00650E07">
      <w:pPr>
        <w:autoSpaceDE w:val="0"/>
        <w:autoSpaceDN w:val="0"/>
        <w:adjustRightInd w:val="0"/>
        <w:rPr>
          <w:rFonts w:asciiTheme="minorHAnsi" w:hAnsiTheme="minorHAnsi" w:cstheme="minorHAnsi"/>
          <w:szCs w:val="19"/>
          <w:lang w:val="sk-SK"/>
        </w:rPr>
      </w:pPr>
    </w:p>
    <w:sectPr w:rsidR="00DC1DB7" w:rsidRPr="002419FC" w:rsidSect="0040406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CF7E58" w14:textId="77777777" w:rsidR="00E8312B" w:rsidRDefault="00E8312B">
      <w:r>
        <w:separator/>
      </w:r>
    </w:p>
    <w:p w14:paraId="6B2EB4FB" w14:textId="77777777" w:rsidR="00E8312B" w:rsidRDefault="00E8312B"/>
  </w:endnote>
  <w:endnote w:type="continuationSeparator" w:id="0">
    <w:p w14:paraId="6CFA748B" w14:textId="77777777" w:rsidR="00E8312B" w:rsidRDefault="00E8312B">
      <w:r>
        <w:continuationSeparator/>
      </w:r>
    </w:p>
    <w:p w14:paraId="5F55DA20" w14:textId="77777777" w:rsidR="00E8312B" w:rsidRDefault="00E8312B"/>
  </w:endnote>
  <w:endnote w:type="continuationNotice" w:id="1">
    <w:p w14:paraId="754814E5" w14:textId="77777777" w:rsidR="00E8312B" w:rsidRDefault="00E83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99465" w14:textId="77777777" w:rsidR="007D5974" w:rsidRDefault="007D59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3411C010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19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4F04EE" w14:textId="77777777" w:rsidR="007D5974" w:rsidRDefault="007D59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34D081" w14:textId="77777777" w:rsidR="00E8312B" w:rsidRDefault="00E8312B">
      <w:r>
        <w:separator/>
      </w:r>
    </w:p>
    <w:p w14:paraId="632FE98F" w14:textId="77777777" w:rsidR="00E8312B" w:rsidRDefault="00E8312B"/>
  </w:footnote>
  <w:footnote w:type="continuationSeparator" w:id="0">
    <w:p w14:paraId="27BFA589" w14:textId="77777777" w:rsidR="00E8312B" w:rsidRDefault="00E8312B">
      <w:r>
        <w:continuationSeparator/>
      </w:r>
    </w:p>
    <w:p w14:paraId="7E3E32FC" w14:textId="77777777" w:rsidR="00E8312B" w:rsidRDefault="00E8312B"/>
  </w:footnote>
  <w:footnote w:type="continuationNotice" w:id="1">
    <w:p w14:paraId="5E12077F" w14:textId="77777777" w:rsidR="00E8312B" w:rsidRDefault="00E831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172D9" w14:textId="77777777" w:rsidR="007D5974" w:rsidRDefault="007D597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FAFE" w14:textId="66C4755C" w:rsidR="00D72830" w:rsidRDefault="00DE448C" w:rsidP="007D5974">
    <w:pPr>
      <w:ind w:right="283"/>
      <w:rPr>
        <w:b/>
        <w:sz w:val="20"/>
        <w:szCs w:val="20"/>
        <w:lang w:val="sk-SK"/>
      </w:rPr>
    </w:pPr>
    <w:bookmarkStart w:id="1" w:name="OLE_LINK1"/>
    <w:r>
      <w:rPr>
        <w:noProof/>
        <w:lang w:val="sk-SK" w:eastAsia="sk-SK"/>
      </w:rPr>
      <w:drawing>
        <wp:inline distT="0" distB="0" distL="0" distR="0" wp14:anchorId="19D74708" wp14:editId="2ED09195">
          <wp:extent cx="1996440" cy="457682"/>
          <wp:effectExtent l="0" t="0" r="3810" b="0"/>
          <wp:docPr id="2" name="Obrázok 3" descr="cid:image001.jpg@01D9F151.C0F448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cid:image001.jpg@01D9F151.C0F4482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940" cy="50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DC71D" w14:textId="77777777" w:rsidR="00DE448C" w:rsidRPr="00D72830" w:rsidRDefault="00DE448C" w:rsidP="007D5974">
    <w:pPr>
      <w:ind w:right="283"/>
      <w:rPr>
        <w:b/>
        <w:sz w:val="20"/>
        <w:szCs w:val="20"/>
        <w:lang w:val="sk-SK"/>
      </w:rPr>
    </w:pPr>
  </w:p>
  <w:p w14:paraId="2097EF2C" w14:textId="32E9C745" w:rsidR="00F505EF" w:rsidRPr="000B5E91" w:rsidRDefault="00F505EF" w:rsidP="007D5974">
    <w:pPr>
      <w:autoSpaceDE w:val="0"/>
      <w:autoSpaceDN w:val="0"/>
      <w:adjustRightInd w:val="0"/>
      <w:rPr>
        <w:rFonts w:ascii="Times New Roman" w:hAnsi="Times New Roman"/>
        <w:bCs/>
        <w:color w:val="000000"/>
        <w:sz w:val="20"/>
        <w:szCs w:val="20"/>
      </w:rPr>
    </w:pPr>
    <w:proofErr w:type="spellStart"/>
    <w:r w:rsidRPr="00F505EF">
      <w:rPr>
        <w:rFonts w:ascii="Times New Roman" w:hAnsi="Times New Roman"/>
        <w:b/>
        <w:bCs/>
        <w:color w:val="000000"/>
        <w:sz w:val="20"/>
        <w:szCs w:val="20"/>
      </w:rPr>
      <w:t>Príloha</w:t>
    </w:r>
    <w:proofErr w:type="spellEnd"/>
    <w:r w:rsidRPr="00F505EF">
      <w:rPr>
        <w:rFonts w:ascii="Times New Roman" w:hAnsi="Times New Roman"/>
        <w:b/>
        <w:bCs/>
        <w:color w:val="000000"/>
        <w:sz w:val="20"/>
        <w:szCs w:val="20"/>
      </w:rPr>
      <w:t xml:space="preserve"> č. </w:t>
    </w:r>
    <w:r w:rsidR="00822007">
      <w:rPr>
        <w:rFonts w:ascii="Times New Roman" w:hAnsi="Times New Roman"/>
        <w:b/>
        <w:bCs/>
        <w:color w:val="000000"/>
        <w:sz w:val="20"/>
        <w:szCs w:val="20"/>
      </w:rPr>
      <w:t>1</w:t>
    </w:r>
    <w:r w:rsidRPr="00F505EF">
      <w:rPr>
        <w:rFonts w:ascii="Times New Roman" w:hAnsi="Times New Roman"/>
        <w:bCs/>
        <w:color w:val="000000"/>
        <w:sz w:val="20"/>
        <w:szCs w:val="20"/>
      </w:rPr>
      <w:t xml:space="preserve"> </w:t>
    </w:r>
    <w:r w:rsidRPr="00822007">
      <w:rPr>
        <w:rFonts w:ascii="Times New Roman" w:hAnsi="Times New Roman"/>
        <w:b/>
        <w:bCs/>
        <w:color w:val="000000"/>
        <w:sz w:val="20"/>
        <w:szCs w:val="20"/>
      </w:rPr>
      <w:t xml:space="preserve">k </w:t>
    </w:r>
    <w:proofErr w:type="spellStart"/>
    <w:r w:rsidR="00822007" w:rsidRPr="00822007">
      <w:rPr>
        <w:rFonts w:ascii="Times New Roman" w:hAnsi="Times New Roman"/>
        <w:b/>
        <w:bCs/>
        <w:color w:val="000000"/>
        <w:sz w:val="20"/>
        <w:szCs w:val="20"/>
      </w:rPr>
      <w:t>Usmerneniu</w:t>
    </w:r>
    <w:proofErr w:type="spellEnd"/>
    <w:r w:rsidR="00852C2D">
      <w:rPr>
        <w:rFonts w:ascii="Times New Roman" w:hAnsi="Times New Roman"/>
        <w:b/>
        <w:bCs/>
        <w:color w:val="000000"/>
        <w:sz w:val="20"/>
        <w:szCs w:val="20"/>
      </w:rPr>
      <w:t xml:space="preserve"> k </w:t>
    </w:r>
    <w:proofErr w:type="spellStart"/>
    <w:r w:rsidR="00852C2D">
      <w:rPr>
        <w:rFonts w:ascii="Times New Roman" w:hAnsi="Times New Roman"/>
        <w:b/>
        <w:bCs/>
        <w:color w:val="000000"/>
        <w:sz w:val="20"/>
        <w:szCs w:val="20"/>
      </w:rPr>
      <w:t>verejnému</w:t>
    </w:r>
    <w:proofErr w:type="spellEnd"/>
    <w:r w:rsidR="00852C2D">
      <w:rPr>
        <w:rFonts w:ascii="Times New Roman" w:hAnsi="Times New Roman"/>
        <w:b/>
        <w:bCs/>
        <w:color w:val="000000"/>
        <w:sz w:val="20"/>
        <w:szCs w:val="20"/>
      </w:rPr>
      <w:t xml:space="preserve"> </w:t>
    </w:r>
    <w:proofErr w:type="spellStart"/>
    <w:r w:rsidR="00852C2D"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  <w:r w:rsidR="00852C2D">
      <w:rPr>
        <w:rFonts w:ascii="Times New Roman" w:hAnsi="Times New Roman"/>
        <w:b/>
        <w:bCs/>
        <w:color w:val="000000"/>
        <w:sz w:val="20"/>
        <w:szCs w:val="20"/>
      </w:rPr>
      <w:t>/</w:t>
    </w:r>
    <w:proofErr w:type="spellStart"/>
    <w:r w:rsidR="00852C2D">
      <w:rPr>
        <w:rFonts w:ascii="Times New Roman" w:hAnsi="Times New Roman"/>
        <w:b/>
        <w:bCs/>
        <w:color w:val="000000"/>
        <w:sz w:val="20"/>
        <w:szCs w:val="20"/>
      </w:rPr>
      <w:t>obstarávaniu</w:t>
    </w:r>
    <w:proofErr w:type="spellEnd"/>
  </w:p>
  <w:bookmarkEnd w:id="1"/>
  <w:p w14:paraId="6EBB0033" w14:textId="5F2B044E" w:rsidR="00851BEB" w:rsidRPr="00055F51" w:rsidRDefault="00851BEB" w:rsidP="00F505EF">
    <w:pPr>
      <w:jc w:val="right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F41C4" w14:textId="77777777" w:rsidR="007D5974" w:rsidRDefault="007D59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A9A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488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5E91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E7B88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19FC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5EE8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2A0"/>
    <w:rsid w:val="004037E5"/>
    <w:rsid w:val="00404063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38C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D0B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2742B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333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1B3"/>
    <w:rsid w:val="005D3EAD"/>
    <w:rsid w:val="005D53F7"/>
    <w:rsid w:val="005D670E"/>
    <w:rsid w:val="005E2188"/>
    <w:rsid w:val="005E2193"/>
    <w:rsid w:val="005E558E"/>
    <w:rsid w:val="005F0693"/>
    <w:rsid w:val="005F1143"/>
    <w:rsid w:val="005F13C4"/>
    <w:rsid w:val="005F1DFB"/>
    <w:rsid w:val="005F1EEE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5700"/>
    <w:rsid w:val="00646B81"/>
    <w:rsid w:val="00646CD0"/>
    <w:rsid w:val="006477A1"/>
    <w:rsid w:val="006501B2"/>
    <w:rsid w:val="00650238"/>
    <w:rsid w:val="00650E07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1CE8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ED0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521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5974"/>
    <w:rsid w:val="007D6732"/>
    <w:rsid w:val="007D697F"/>
    <w:rsid w:val="007D6B58"/>
    <w:rsid w:val="007D6B69"/>
    <w:rsid w:val="007D722A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007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1BEB"/>
    <w:rsid w:val="00852C2D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794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B9B"/>
    <w:rsid w:val="0090483C"/>
    <w:rsid w:val="00904EC1"/>
    <w:rsid w:val="00904F35"/>
    <w:rsid w:val="0090582A"/>
    <w:rsid w:val="0090613F"/>
    <w:rsid w:val="00907754"/>
    <w:rsid w:val="00907DC8"/>
    <w:rsid w:val="0091097D"/>
    <w:rsid w:val="009110BE"/>
    <w:rsid w:val="00917D81"/>
    <w:rsid w:val="00922003"/>
    <w:rsid w:val="00922DA4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DC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08C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3BD3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396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874D5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1F58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A0E"/>
    <w:rsid w:val="00D44FCE"/>
    <w:rsid w:val="00D50A8E"/>
    <w:rsid w:val="00D51608"/>
    <w:rsid w:val="00D53974"/>
    <w:rsid w:val="00D54079"/>
    <w:rsid w:val="00D64CBA"/>
    <w:rsid w:val="00D657CE"/>
    <w:rsid w:val="00D65828"/>
    <w:rsid w:val="00D72830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3C0F"/>
    <w:rsid w:val="00DD4ACA"/>
    <w:rsid w:val="00DD7A6A"/>
    <w:rsid w:val="00DD7ECB"/>
    <w:rsid w:val="00DE0693"/>
    <w:rsid w:val="00DE079F"/>
    <w:rsid w:val="00DE19DA"/>
    <w:rsid w:val="00DE1A62"/>
    <w:rsid w:val="00DE2E10"/>
    <w:rsid w:val="00DE448C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0A69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312B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42C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05EF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0B1A9006-51DC-4554-9E06-10C6F1134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151.C0F44820" TargetMode="External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5B75C2-8EE8-4172-9037-9A71D158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Peter Eimannsberger</cp:lastModifiedBy>
  <cp:revision>5</cp:revision>
  <cp:lastPrinted>2018-03-23T07:49:00Z</cp:lastPrinted>
  <dcterms:created xsi:type="dcterms:W3CDTF">2023-09-21T07:27:00Z</dcterms:created>
  <dcterms:modified xsi:type="dcterms:W3CDTF">2024-09-11T07:42:00Z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